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4B5EB" w14:textId="77777777" w:rsidR="009E5859" w:rsidRDefault="009E5859" w:rsidP="007432B3">
      <w:pPr>
        <w:spacing w:after="0" w:line="240" w:lineRule="auto"/>
        <w:rPr>
          <w:ins w:id="0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bookmarkStart w:id="1" w:name="_GoBack"/>
      <w:bookmarkEnd w:id="1"/>
      <w:ins w:id="2" w:author="Author">
        <w:r>
          <w:rPr>
            <w:rFonts w:ascii="Times New Roman" w:eastAsia="Times New Roman" w:hAnsi="Times New Roman" w:cs="Times New Roman"/>
            <w:b/>
            <w:sz w:val="20"/>
            <w:szCs w:val="20"/>
            <w:lang w:val="en-GB" w:eastAsia="es-ES"/>
          </w:rPr>
          <w:t>Annex II</w:t>
        </w:r>
      </w:ins>
    </w:p>
    <w:p w14:paraId="59D4DB2D" w14:textId="77777777" w:rsidR="009E5859" w:rsidRDefault="009E5859" w:rsidP="007432B3">
      <w:pPr>
        <w:spacing w:after="0" w:line="240" w:lineRule="auto"/>
        <w:rPr>
          <w:ins w:id="3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63C2C998" w14:textId="5263CDA4" w:rsidR="007432B3" w:rsidRPr="00B13D24" w:rsidRDefault="007432B3" w:rsidP="002F2CCB">
      <w:pPr>
        <w:spacing w:after="0" w:line="240" w:lineRule="auto"/>
        <w:ind w:right="-568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pPrChange w:id="4" w:author="Author">
          <w:pPr>
            <w:spacing w:after="0" w:line="240" w:lineRule="auto"/>
          </w:pPr>
        </w:pPrChange>
      </w:pPr>
      <w:r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S.26.02.</w:t>
      </w:r>
      <w:r w:rsidR="00085291"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-</w:t>
      </w:r>
      <w:r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Solvency Capital Requirement – Counterparty default risk </w:t>
      </w:r>
    </w:p>
    <w:p w14:paraId="42BCB51E" w14:textId="77777777" w:rsidR="007432B3" w:rsidRPr="00B13D24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5C7D2520" w14:textId="77777777" w:rsidR="007432B3" w:rsidRPr="00B13D24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B13D24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 </w:t>
      </w:r>
    </w:p>
    <w:p w14:paraId="480625AD" w14:textId="77777777" w:rsidR="007432B3" w:rsidRPr="00B13D24" w:rsidRDefault="007432B3" w:rsidP="002F2CCB">
      <w:pPr>
        <w:spacing w:after="0" w:line="240" w:lineRule="auto"/>
        <w:ind w:right="-568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pPrChange w:id="5" w:author="Author">
          <w:pPr>
            <w:spacing w:after="0" w:line="240" w:lineRule="auto"/>
          </w:pPr>
        </w:pPrChange>
      </w:pPr>
    </w:p>
    <w:p w14:paraId="2EE02AA7" w14:textId="77777777" w:rsidR="007432B3" w:rsidRPr="00B13D24" w:rsidRDefault="007432B3" w:rsidP="002F2CCB">
      <w:pPr>
        <w:spacing w:after="0" w:line="240" w:lineRule="auto"/>
        <w:ind w:right="-568"/>
        <w:rPr>
          <w:rFonts w:ascii="Times New Roman" w:hAnsi="Times New Roman" w:cs="Times New Roman"/>
          <w:sz w:val="20"/>
          <w:szCs w:val="20"/>
          <w:lang w:val="en-GB"/>
        </w:rPr>
        <w:pPrChange w:id="6" w:author="Author">
          <w:pPr>
            <w:spacing w:after="0" w:line="240" w:lineRule="auto"/>
          </w:pPr>
        </w:pPrChange>
      </w:pPr>
      <w:r w:rsidRPr="00B13D24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47219CC3" w14:textId="77777777" w:rsidR="007432B3" w:rsidRPr="00B13D24" w:rsidRDefault="007432B3" w:rsidP="007432B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14:paraId="730993F4" w14:textId="78C35D83" w:rsidR="00085291" w:rsidRPr="00B13D24" w:rsidRDefault="00085291" w:rsidP="002F2CCB">
      <w:pPr>
        <w:ind w:right="-568"/>
        <w:jc w:val="both"/>
        <w:rPr>
          <w:rFonts w:ascii="Times New Roman" w:hAnsi="Times New Roman" w:cs="Times New Roman"/>
          <w:sz w:val="20"/>
          <w:szCs w:val="20"/>
          <w:lang w:val="en-GB"/>
        </w:rPr>
        <w:pPrChange w:id="7" w:author="Author">
          <w:pPr>
            <w:jc w:val="both"/>
          </w:pPr>
        </w:pPrChange>
      </w:pPr>
      <w:r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individual entities, ring fenced-funds, matching </w:t>
      </w:r>
      <w:r w:rsidR="00C9258E"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2E2E1F8" w14:textId="59440FF3" w:rsidR="00085291" w:rsidRPr="00B13D24" w:rsidRDefault="00085291" w:rsidP="002F2CCB">
      <w:pPr>
        <w:ind w:right="-568"/>
        <w:jc w:val="both"/>
        <w:rPr>
          <w:rFonts w:ascii="Times New Roman" w:hAnsi="Times New Roman" w:cs="Times New Roman"/>
          <w:sz w:val="20"/>
          <w:szCs w:val="20"/>
          <w:lang w:val="en-GB"/>
        </w:rPr>
        <w:pPrChange w:id="8" w:author="Author">
          <w:pPr>
            <w:jc w:val="both"/>
          </w:pPr>
        </w:pPrChange>
      </w:pPr>
      <w:proofErr w:type="gramStart"/>
      <w:r w:rsidRPr="00B13D24">
        <w:rPr>
          <w:rFonts w:ascii="Times New Roman" w:hAnsi="Times New Roman" w:cs="Times New Roman"/>
          <w:sz w:val="20"/>
          <w:szCs w:val="20"/>
          <w:lang w:val="en-GB"/>
        </w:rPr>
        <w:t>T</w:t>
      </w:r>
      <w:del w:id="9" w:author="Author">
        <w:r w:rsidRPr="00B13D24" w:rsidDel="009E5859">
          <w:rPr>
            <w:rFonts w:ascii="Times New Roman" w:hAnsi="Times New Roman" w:cs="Times New Roman"/>
            <w:sz w:val="20"/>
            <w:szCs w:val="20"/>
            <w:lang w:val="en-GB"/>
          </w:rPr>
          <w:delText>h</w:delText>
        </w:r>
      </w:del>
      <w:r w:rsidRPr="00B13D24">
        <w:rPr>
          <w:rFonts w:ascii="Times New Roman" w:hAnsi="Times New Roman" w:cs="Times New Roman"/>
          <w:sz w:val="20"/>
          <w:szCs w:val="20"/>
          <w:lang w:val="en-GB"/>
        </w:rPr>
        <w:t>e</w:t>
      </w:r>
      <w:ins w:id="10" w:author="Author">
        <w:r w:rsidR="009E5859">
          <w:rPr>
            <w:rFonts w:ascii="Times New Roman" w:hAnsi="Times New Roman" w:cs="Times New Roman"/>
            <w:sz w:val="20"/>
            <w:szCs w:val="20"/>
            <w:lang w:val="en-GB"/>
          </w:rPr>
          <w:t>mplate</w:t>
        </w:r>
      </w:ins>
      <w:r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del w:id="11" w:author="Author">
        <w:r w:rsidRPr="00B13D24" w:rsidDel="009E5859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variant </w:delText>
        </w:r>
      </w:del>
      <w:r w:rsidRPr="00B13D24">
        <w:rPr>
          <w:rFonts w:ascii="Times New Roman" w:hAnsi="Times New Roman" w:cs="Times New Roman"/>
          <w:sz w:val="20"/>
          <w:szCs w:val="20"/>
          <w:lang w:val="en-GB"/>
        </w:rPr>
        <w:t>S</w:t>
      </w:r>
      <w:ins w:id="12" w:author="Author">
        <w:r w:rsidR="009E5859">
          <w:rPr>
            <w:rFonts w:ascii="Times New Roman" w:hAnsi="Times New Roman" w:cs="Times New Roman"/>
            <w:sz w:val="20"/>
            <w:szCs w:val="20"/>
            <w:lang w:val="en-GB"/>
          </w:rPr>
          <w:t>R</w:t>
        </w:r>
      </w:ins>
      <w:r w:rsidRPr="00B13D24">
        <w:rPr>
          <w:rFonts w:ascii="Times New Roman" w:hAnsi="Times New Roman" w:cs="Times New Roman"/>
          <w:sz w:val="20"/>
          <w:szCs w:val="20"/>
          <w:lang w:val="en-GB"/>
        </w:rPr>
        <w:t>.2</w:t>
      </w:r>
      <w:r w:rsidR="008F6A7C" w:rsidRPr="00B13D24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8F6A7C" w:rsidRPr="00B13D24">
        <w:rPr>
          <w:rFonts w:ascii="Times New Roman" w:hAnsi="Times New Roman" w:cs="Times New Roman"/>
          <w:sz w:val="20"/>
          <w:szCs w:val="20"/>
          <w:lang w:val="en-GB"/>
        </w:rPr>
        <w:t>2</w:t>
      </w:r>
      <w:r w:rsidRPr="00B13D24">
        <w:rPr>
          <w:rFonts w:ascii="Times New Roman" w:hAnsi="Times New Roman" w:cs="Times New Roman"/>
          <w:sz w:val="20"/>
          <w:szCs w:val="20"/>
          <w:lang w:val="en-GB"/>
        </w:rPr>
        <w:t>.</w:t>
      </w:r>
      <w:proofErr w:type="gramEnd"/>
      <w:del w:id="13" w:author="Author">
        <w:r w:rsidRPr="00B13D24" w:rsidDel="009E5859">
          <w:rPr>
            <w:rFonts w:ascii="Times New Roman" w:hAnsi="Times New Roman" w:cs="Times New Roman"/>
            <w:sz w:val="20"/>
            <w:szCs w:val="20"/>
            <w:lang w:val="en-GB"/>
          </w:rPr>
          <w:delText>l</w:delText>
        </w:r>
      </w:del>
      <w:ins w:id="14" w:author="Author">
        <w:r w:rsidR="009E5859">
          <w:rPr>
            <w:rFonts w:ascii="Times New Roman" w:hAnsi="Times New Roman" w:cs="Times New Roman"/>
            <w:sz w:val="20"/>
            <w:szCs w:val="20"/>
            <w:lang w:val="en-GB"/>
          </w:rPr>
          <w:t>01</w:t>
        </w:r>
      </w:ins>
      <w:r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ring-fenced fund (RFF), each matching adjustment </w:t>
      </w:r>
      <w:proofErr w:type="gramStart"/>
      <w:r w:rsidRPr="00B13D24">
        <w:rPr>
          <w:rFonts w:ascii="Times New Roman" w:hAnsi="Times New Roman" w:cs="Times New Roman"/>
          <w:sz w:val="20"/>
          <w:szCs w:val="20"/>
          <w:lang w:val="en-GB"/>
        </w:rPr>
        <w:t>portfolio</w:t>
      </w:r>
      <w:proofErr w:type="gramEnd"/>
      <w:r w:rsidRPr="00B13D24">
        <w:rPr>
          <w:rFonts w:ascii="Times New Roman" w:hAnsi="Times New Roman" w:cs="Times New Roman"/>
          <w:sz w:val="20"/>
          <w:szCs w:val="20"/>
          <w:lang w:val="en-GB"/>
        </w:rPr>
        <w:t xml:space="preserve">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tbl>
      <w:tblPr>
        <w:tblW w:w="9239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5" w:author="Author">
          <w:tblPr>
            <w:tblW w:w="9352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542"/>
        <w:gridCol w:w="2318"/>
        <w:gridCol w:w="33"/>
        <w:gridCol w:w="5346"/>
        <w:tblGridChange w:id="16">
          <w:tblGrid>
            <w:gridCol w:w="45"/>
            <w:gridCol w:w="1351"/>
            <w:gridCol w:w="191"/>
            <w:gridCol w:w="2318"/>
            <w:gridCol w:w="33"/>
            <w:gridCol w:w="4739"/>
            <w:gridCol w:w="675"/>
          </w:tblGrid>
        </w:tblGridChange>
      </w:tblGrid>
      <w:tr w:rsidR="0039634C" w:rsidRPr="00B13D24" w:rsidDel="007060B1" w14:paraId="2AF7D8A7" w14:textId="77777777" w:rsidTr="002F2CCB">
        <w:trPr>
          <w:trHeight w:val="318"/>
          <w:trPrChange w:id="17" w:author="Author">
            <w:trPr>
              <w:gridBefore w:val="1"/>
              <w:gridAfter w:val="0"/>
              <w:wBefore w:w="45" w:type="dxa"/>
              <w:wAfter w:w="675" w:type="dxa"/>
              <w:trHeight w:val="318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" w:author="Author">
              <w:tcPr>
                <w:tcW w:w="154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C4110E6" w14:textId="77777777" w:rsidR="0039634C" w:rsidRPr="00B13D24" w:rsidDel="0040427E" w:rsidRDefault="0039634C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" w:author="Author">
              <w:tcPr>
                <w:tcW w:w="235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731F3D7" w14:textId="73E95E87" w:rsidR="0039634C" w:rsidRPr="00B13D24" w:rsidDel="007060B1" w:rsidRDefault="0039634C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2643FFF" w14:textId="022D1BA7" w:rsidR="0039634C" w:rsidRPr="00B13D24" w:rsidDel="007060B1" w:rsidRDefault="0039634C" w:rsidP="00B13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0C18F7" w:rsidRPr="00B13D24" w14:paraId="46AB41CA" w14:textId="77777777" w:rsidTr="002F2CCB">
        <w:trPr>
          <w:trHeight w:val="1534"/>
          <w:trPrChange w:id="21" w:author="Author">
            <w:trPr>
              <w:gridBefore w:val="1"/>
              <w:gridAfter w:val="0"/>
              <w:wBefore w:w="45" w:type="dxa"/>
              <w:wAfter w:w="675" w:type="dxa"/>
              <w:trHeight w:val="1534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2" w:author="Author">
              <w:tcPr>
                <w:tcW w:w="154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92FD8AA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  <w:p w14:paraId="09330CA0" w14:textId="3B97F868" w:rsidR="00085291" w:rsidRPr="00B13D24" w:rsidDel="0040427E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(A001)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3" w:author="Author">
              <w:tcPr>
                <w:tcW w:w="23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6780E66" w14:textId="0A3BE3F9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4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8ACDD55" w14:textId="031F8EE2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112(7), to provide an estimate of the SCR using standard formula.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A8B70AE" w14:textId="77777777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112(7) reporting</w:t>
            </w:r>
          </w:p>
          <w:p w14:paraId="46CD2257" w14:textId="03AAACA0" w:rsidR="000C18F7" w:rsidRPr="00B13D24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085291" w:rsidRPr="00B13D24" w14:paraId="30120BA4" w14:textId="77777777" w:rsidTr="002F2CCB">
        <w:trPr>
          <w:trHeight w:val="1292"/>
          <w:trPrChange w:id="25" w:author="Author">
            <w:trPr>
              <w:gridBefore w:val="1"/>
              <w:gridAfter w:val="0"/>
              <w:wBefore w:w="45" w:type="dxa"/>
              <w:wAfter w:w="675" w:type="dxa"/>
              <w:trHeight w:val="1292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6" w:author="Author">
              <w:tcPr>
                <w:tcW w:w="154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E1FF8C1" w14:textId="77777777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  <w:p w14:paraId="67C15905" w14:textId="2EBC9ABB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(A30)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27" w:author="Author">
              <w:tcPr>
                <w:tcW w:w="23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F81097A" w14:textId="12FE55E1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 Fenced Fund/Matching adjustment portfolios/Remaining part 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28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4558668" w14:textId="647706D3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C9258E" w:rsidRPr="00B13D24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</w:tc>
      </w:tr>
      <w:tr w:rsidR="00532257" w:rsidRPr="00B13D24" w14:paraId="7F009D65" w14:textId="77777777" w:rsidTr="002F2CCB">
        <w:trPr>
          <w:trHeight w:val="1320"/>
          <w:trPrChange w:id="29" w:author="Author">
            <w:trPr>
              <w:gridBefore w:val="1"/>
              <w:gridAfter w:val="0"/>
              <w:wBefore w:w="45" w:type="dxa"/>
              <w:wAfter w:w="675" w:type="dxa"/>
              <w:trHeight w:val="1320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30" w:author="Author">
              <w:tcPr>
                <w:tcW w:w="154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488B155" w14:textId="77777777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  <w:p w14:paraId="4573EC94" w14:textId="3ADA5CAC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1" w:author="Author">
              <w:tcPr>
                <w:tcW w:w="235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B47BC31" w14:textId="124EB769" w:rsidR="00085291" w:rsidRPr="00B13D24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2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A1BC83B" w14:textId="42C24779" w:rsidR="00085291" w:rsidRPr="00B13D24" w:rsidRDefault="00676EA7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3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hen item Z0020 = 1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, </w:t>
              </w:r>
            </w:ins>
            <w:del w:id="34" w:author="Author">
              <w:r w:rsidR="00085291" w:rsidRPr="00B13D24" w:rsidDel="00676EA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</w:delText>
              </w:r>
            </w:del>
            <w:ins w:id="35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</w:t>
              </w:r>
            </w:ins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C9258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portfolio. This number is attributed by the undertaking and must be consistent over time and with the fund/portfolio number reported in other templates</w:t>
            </w:r>
            <w:del w:id="36" w:author="Author">
              <w:r w:rsidR="00085291" w:rsidRPr="00B13D24" w:rsidDel="009E5859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, e.g. S.26.02, S.14.01, S.23.01</w:delText>
              </w:r>
            </w:del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06DD4618" w14:textId="77777777" w:rsidR="00085291" w:rsidRPr="00B13D24" w:rsidRDefault="00085291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0B4FC8" w14:textId="23268A3F" w:rsidR="00085291" w:rsidRPr="00B13D24" w:rsidRDefault="00676EA7" w:rsidP="00676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7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hen item Z0020 =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2, then report “0”</w:t>
              </w:r>
            </w:ins>
            <w:del w:id="38" w:author="Author">
              <w:r w:rsidR="00085291" w:rsidRPr="00B13D24" w:rsidDel="00676EA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item is to be completed only when item Z0020 = 1 </w:delText>
              </w:r>
            </w:del>
          </w:p>
        </w:tc>
      </w:tr>
      <w:tr w:rsidR="00085291" w:rsidRPr="00B13D24" w14:paraId="027123B5" w14:textId="77777777" w:rsidTr="002F2CCB">
        <w:trPr>
          <w:trHeight w:val="690"/>
          <w:trPrChange w:id="39" w:author="Author">
            <w:trPr>
              <w:gridBefore w:val="1"/>
              <w:gridAfter w:val="0"/>
              <w:wBefore w:w="45" w:type="dxa"/>
              <w:wAfter w:w="675" w:type="dxa"/>
              <w:trHeight w:val="690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0" w:author="Author">
              <w:tcPr>
                <w:tcW w:w="154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8990535" w14:textId="7169701B" w:rsidR="00085291" w:rsidRPr="00B13D24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R0010/C0010</w:t>
            </w:r>
          </w:p>
          <w:p w14:paraId="751AF374" w14:textId="6C7105F9" w:rsidR="00085291" w:rsidRPr="00B13D24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(A00)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1" w:author="Author">
              <w:tcPr>
                <w:tcW w:w="235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5FAA779" w14:textId="423013B9" w:rsidR="00085291" w:rsidRPr="00B13D24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2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4F6C117" w14:textId="6BD90EB2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undertakings used simplifications </w:t>
            </w:r>
            <w:del w:id="43" w:author="Author">
              <w:r w:rsidRPr="00B13D24" w:rsidDel="00BD2E1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 </w:delText>
              </w:r>
            </w:del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the calculation of counter party default risk. One of the options in the following closed list shall be used:</w:t>
            </w:r>
          </w:p>
          <w:p w14:paraId="2B15CD48" w14:textId="49717DF1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BF789E0" w14:textId="454DC12A" w:rsidR="00085291" w:rsidRPr="00B13D24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</w:tc>
      </w:tr>
      <w:tr w:rsidR="000C18F7" w:rsidRPr="00B13D24" w14:paraId="73CE8A49" w14:textId="77777777" w:rsidTr="002F2CCB">
        <w:trPr>
          <w:trHeight w:val="660"/>
          <w:trPrChange w:id="44" w:author="Author">
            <w:trPr>
              <w:gridBefore w:val="1"/>
              <w:gridAfter w:val="0"/>
              <w:wBefore w:w="45" w:type="dxa"/>
              <w:wAfter w:w="675" w:type="dxa"/>
              <w:trHeight w:val="660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5" w:author="Author">
              <w:tcPr>
                <w:tcW w:w="154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E4B13C8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52C76C40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5142DFA2" w14:textId="4790C13F" w:rsidR="00085291" w:rsidRPr="00B13D24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(C0)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6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D8A2CFC" w14:textId="16180465" w:rsidR="000C18F7" w:rsidRPr="00B13D24" w:rsidRDefault="0053225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1 exposures – </w:t>
            </w:r>
            <w:r w:rsidR="000C18F7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requirement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7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8EC7EF1" w14:textId="72A91F95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technical provisions) for counterparty default risk arising from all Type 1 exposures as defined for Solvency II purposes.</w:t>
            </w:r>
          </w:p>
        </w:tc>
      </w:tr>
      <w:tr w:rsidR="00E77A43" w:rsidRPr="00B13D24" w14:paraId="2E180FA3" w14:textId="77777777" w:rsidTr="002F2CCB">
        <w:trPr>
          <w:trHeight w:val="869"/>
          <w:trPrChange w:id="48" w:author="Author">
            <w:trPr>
              <w:gridBefore w:val="1"/>
              <w:gridAfter w:val="0"/>
              <w:wBefore w:w="45" w:type="dxa"/>
              <w:wAfter w:w="675" w:type="dxa"/>
              <w:trHeight w:val="869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9" w:author="Author">
              <w:tcPr>
                <w:tcW w:w="154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C1CA8F8" w14:textId="228B1A3F" w:rsidR="00E77A43" w:rsidRPr="00B13D24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R0110-R0200/C0020</w:t>
            </w:r>
          </w:p>
          <w:p w14:paraId="16768BD6" w14:textId="4D7AA8CB" w:rsidR="00E77A43" w:rsidRPr="00B13D24" w:rsidDel="00085291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(A10)</w:t>
            </w: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0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CDF3B73" w14:textId="1506E560" w:rsidR="00E77A43" w:rsidRPr="00B13D24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Name of single name exposure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1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AF89925" w14:textId="60BF2A17" w:rsidR="00E77A43" w:rsidRPr="00B13D24" w:rsidRDefault="00E77A43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Describe the name of the 10 largest single exposures.</w:t>
            </w:r>
          </w:p>
        </w:tc>
      </w:tr>
      <w:tr w:rsidR="00532257" w:rsidRPr="00B13D24" w14:paraId="6494E50D" w14:textId="77777777" w:rsidTr="002F2CCB">
        <w:trPr>
          <w:trHeight w:val="1134"/>
          <w:trPrChange w:id="52" w:author="Author">
            <w:trPr>
              <w:gridBefore w:val="1"/>
              <w:gridAfter w:val="0"/>
              <w:wBefore w:w="45" w:type="dxa"/>
              <w:wAfter w:w="675" w:type="dxa"/>
              <w:trHeight w:val="1134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3" w:author="Author">
              <w:tcPr>
                <w:tcW w:w="154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EFFFAF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75353D28" w14:textId="77777777" w:rsidR="00085291" w:rsidRPr="00B13D24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724FA9E2" w14:textId="167823B1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(AA10)</w:t>
            </w:r>
          </w:p>
          <w:p w14:paraId="1D4B644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4" w:author="Author">
              <w:tcPr>
                <w:tcW w:w="235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05267AE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5" w:author="Author">
              <w:tcPr>
                <w:tcW w:w="473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490DDAC" w14:textId="7B4CE06B" w:rsidR="000C18F7" w:rsidRPr="00B13D24" w:rsidRDefault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Identification code</w:t>
            </w:r>
            <w:r w:rsidR="004506F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using the 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Legal Entity Identifier (LEI) if available</w:t>
            </w:r>
            <w:r w:rsidR="004506FE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If 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not</w:t>
            </w: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available this item should not be reported</w:t>
            </w:r>
          </w:p>
        </w:tc>
      </w:tr>
      <w:tr w:rsidR="00532257" w:rsidRPr="00B13D24" w14:paraId="7071788B" w14:textId="77777777" w:rsidTr="002F2CCB">
        <w:trPr>
          <w:trHeight w:val="416"/>
          <w:trPrChange w:id="56" w:author="Author">
            <w:trPr>
              <w:gridBefore w:val="1"/>
              <w:gridAfter w:val="0"/>
              <w:wBefore w:w="45" w:type="dxa"/>
              <w:wAfter w:w="675" w:type="dxa"/>
              <w:trHeight w:val="416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7" w:author="Author">
              <w:tcPr>
                <w:tcW w:w="154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5417246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393C67C8" w14:textId="77777777" w:rsidR="00085291" w:rsidRPr="00B13D24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49BED69F" w14:textId="5D662B36" w:rsidR="00085291" w:rsidRPr="00B13D24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(AB10)</w:t>
            </w:r>
          </w:p>
          <w:p w14:paraId="1AC9C6AB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8" w:author="Author">
              <w:tcPr>
                <w:tcW w:w="235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9D73C6D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Type of code of the single name exposure</w:t>
            </w:r>
          </w:p>
        </w:tc>
        <w:tc>
          <w:tcPr>
            <w:tcW w:w="5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9" w:author="Author">
              <w:tcPr>
                <w:tcW w:w="4739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21D9197" w14:textId="18C28661" w:rsidR="00085291" w:rsidRPr="00B13D24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Identification of the code used in </w:t>
            </w:r>
            <w:r w:rsidR="00085291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item “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  <w:r w:rsidR="00085291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”. </w:t>
            </w:r>
            <w:r w:rsidR="00085291"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6136052D" w14:textId="0B3B0FBB" w:rsidR="000C18F7" w:rsidRPr="00B13D24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lastRenderedPageBreak/>
              <w:t xml:space="preserve">1 </w:t>
            </w:r>
            <w:r w:rsidR="000C18F7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LEI </w:t>
            </w:r>
            <w:r w:rsidR="000C18F7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br/>
            </w: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9 </w:t>
            </w:r>
            <w:r w:rsidR="000C18F7"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</w:t>
            </w:r>
            <w:r w:rsidRPr="00B13D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None</w:t>
            </w:r>
          </w:p>
        </w:tc>
      </w:tr>
      <w:tr w:rsidR="000C18F7" w:rsidRPr="00B13D24" w14:paraId="488C04F7" w14:textId="77777777" w:rsidTr="002F2CCB">
        <w:trPr>
          <w:trHeight w:val="285"/>
          <w:trPrChange w:id="60" w:author="Author">
            <w:trPr>
              <w:gridBefore w:val="1"/>
              <w:gridAfter w:val="0"/>
              <w:wBefore w:w="45" w:type="dxa"/>
              <w:wAfter w:w="675" w:type="dxa"/>
              <w:trHeight w:val="285"/>
            </w:trPr>
          </w:trPrChange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1" w:author="Author">
              <w:tcPr>
                <w:tcW w:w="1542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2BB5F3A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R0110-R0200/</w:t>
            </w:r>
          </w:p>
          <w:p w14:paraId="5A24915A" w14:textId="77777777" w:rsidR="00085291" w:rsidRPr="00B13D24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3940E2FA" w14:textId="52F85368" w:rsidR="000C18F7" w:rsidRPr="00B13D24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(A1)</w:t>
            </w:r>
          </w:p>
        </w:tc>
        <w:tc>
          <w:tcPr>
            <w:tcW w:w="2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62" w:author="Author">
              <w:tcPr>
                <w:tcW w:w="2351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9505F6C" w14:textId="56E6E97B" w:rsidR="000C18F7" w:rsidRPr="00B13D24" w:rsidRDefault="000C18F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 Single name exposure X – Loss Given Default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  <w:tcPrChange w:id="63" w:author="Author">
              <w:tcPr>
                <w:tcW w:w="4739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B697A77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value of the Loss Given Default for each of the 10 largest single name </w:t>
            </w:r>
            <w:proofErr w:type="gramStart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B13D24" w14:paraId="66477BC8" w14:textId="77777777" w:rsidTr="002F2CCB">
        <w:trPr>
          <w:trHeight w:val="534"/>
          <w:trPrChange w:id="64" w:author="Author">
            <w:trPr>
              <w:gridBefore w:val="1"/>
              <w:gridAfter w:val="0"/>
              <w:wBefore w:w="45" w:type="dxa"/>
              <w:wAfter w:w="675" w:type="dxa"/>
              <w:trHeight w:val="534"/>
            </w:trPr>
          </w:trPrChange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65" w:author="Author">
              <w:tcPr>
                <w:tcW w:w="1542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EA75A90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66" w:author="Author">
              <w:tcPr>
                <w:tcW w:w="235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354A103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67" w:author="Author">
              <w:tcPr>
                <w:tcW w:w="4739" w:type="dxa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55C0562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1E0DB217" w14:textId="77777777" w:rsidTr="002F2CCB">
        <w:trPr>
          <w:trHeight w:val="285"/>
          <w:trPrChange w:id="68" w:author="Author">
            <w:trPr>
              <w:gridBefore w:val="1"/>
              <w:gridAfter w:val="0"/>
              <w:wBefore w:w="45" w:type="dxa"/>
              <w:wAfter w:w="675" w:type="dxa"/>
              <w:trHeight w:val="285"/>
            </w:trPr>
          </w:trPrChange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9" w:author="Author">
              <w:tcPr>
                <w:tcW w:w="1542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1550DF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102ED2BF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6569354E" w14:textId="1504FFF6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(B1)</w:t>
            </w:r>
          </w:p>
          <w:p w14:paraId="2704B20A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70" w:author="Author">
              <w:tcPr>
                <w:tcW w:w="2351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A2EFB27" w14:textId="0FED132B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Single name exposure X – Probability of Default</w:t>
            </w:r>
          </w:p>
        </w:tc>
        <w:tc>
          <w:tcPr>
            <w:tcW w:w="53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  <w:tcPrChange w:id="71" w:author="Author">
              <w:tcPr>
                <w:tcW w:w="4739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765F8FB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Probability of Default for each of the 10 largest single name </w:t>
            </w:r>
            <w:proofErr w:type="gramStart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B13D24" w14:paraId="3307857D" w14:textId="77777777" w:rsidTr="002F2CCB">
        <w:trPr>
          <w:trHeight w:val="615"/>
          <w:trPrChange w:id="72" w:author="Author">
            <w:trPr>
              <w:gridBefore w:val="1"/>
              <w:gridAfter w:val="0"/>
              <w:wBefore w:w="45" w:type="dxa"/>
              <w:wAfter w:w="675" w:type="dxa"/>
              <w:trHeight w:val="615"/>
            </w:trPr>
          </w:trPrChange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3" w:author="Author">
              <w:tcPr>
                <w:tcW w:w="1542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E75EE68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4" w:author="Author">
              <w:tcPr>
                <w:tcW w:w="235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5D47BB49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75" w:author="Author">
              <w:tcPr>
                <w:tcW w:w="4739" w:type="dxa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3E8BF8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0D388D95" w14:textId="77777777" w:rsidTr="002F2CCB">
        <w:trPr>
          <w:trHeight w:val="230"/>
          <w:trPrChange w:id="76" w:author="Author">
            <w:trPr>
              <w:gridBefore w:val="1"/>
              <w:gridAfter w:val="0"/>
              <w:wBefore w:w="45" w:type="dxa"/>
              <w:wAfter w:w="675" w:type="dxa"/>
              <w:trHeight w:val="230"/>
            </w:trPr>
          </w:trPrChange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7" w:author="Author">
              <w:tcPr>
                <w:tcW w:w="1542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298ED2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8" w:author="Author">
              <w:tcPr>
                <w:tcW w:w="235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FCE6B05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tcPrChange w:id="79" w:author="Author">
              <w:tcPr>
                <w:tcW w:w="4739" w:type="dxa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</w:tcPrChange>
          </w:tcPr>
          <w:p w14:paraId="2CECA31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3006CA08" w14:textId="77777777" w:rsidTr="002F2CCB">
        <w:trPr>
          <w:trHeight w:val="1156"/>
          <w:trPrChange w:id="80" w:author="Author">
            <w:trPr>
              <w:gridBefore w:val="1"/>
              <w:gridAfter w:val="0"/>
              <w:wBefore w:w="45" w:type="dxa"/>
              <w:wAfter w:w="675" w:type="dxa"/>
              <w:trHeight w:val="1156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1" w:author="Author">
              <w:tcPr>
                <w:tcW w:w="154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086938B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</w:t>
            </w:r>
          </w:p>
          <w:p w14:paraId="3206CF6A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1F44EB62" w14:textId="4A4FF3EB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(C1)</w:t>
            </w:r>
          </w:p>
          <w:p w14:paraId="45D6E2E9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2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FCBCCF3" w14:textId="31FED344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exposures – Gross solvency capital requirement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3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8827672" w14:textId="45B5D6A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 technical provisions) for counterparty default risk arising from all Type 2 exposures, as defined for Solvency II purposes</w:t>
            </w:r>
          </w:p>
        </w:tc>
      </w:tr>
      <w:tr w:rsidR="000C18F7" w:rsidRPr="00B13D24" w14:paraId="13D106D8" w14:textId="77777777" w:rsidTr="002F2CCB">
        <w:trPr>
          <w:trHeight w:val="1272"/>
          <w:trPrChange w:id="84" w:author="Author">
            <w:trPr>
              <w:gridBefore w:val="1"/>
              <w:gridAfter w:val="0"/>
              <w:wBefore w:w="45" w:type="dxa"/>
              <w:wAfter w:w="675" w:type="dxa"/>
              <w:trHeight w:val="1272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5" w:author="Author">
              <w:tcPr>
                <w:tcW w:w="154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35FE89C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</w:t>
            </w:r>
          </w:p>
          <w:p w14:paraId="2EDE7567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611CF48B" w14:textId="274AC264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(A2)</w:t>
            </w:r>
          </w:p>
          <w:p w14:paraId="416B8D27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6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612DAF9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Receivables from Intermediaries due for more than 3 months – Loss Given Default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87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C675913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value of Loss Given Default for Type 2 counterparty risk arising from intermediaries due for more than 3 months.</w:t>
            </w:r>
          </w:p>
        </w:tc>
      </w:tr>
      <w:tr w:rsidR="000C18F7" w:rsidRPr="00B13D24" w14:paraId="1A4427F3" w14:textId="77777777" w:rsidTr="002F2CCB">
        <w:trPr>
          <w:trHeight w:val="1545"/>
          <w:trPrChange w:id="88" w:author="Author">
            <w:trPr>
              <w:gridBefore w:val="1"/>
              <w:gridAfter w:val="0"/>
              <w:wBefore w:w="45" w:type="dxa"/>
              <w:wAfter w:w="675" w:type="dxa"/>
              <w:trHeight w:val="1545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89" w:author="Author">
              <w:tcPr>
                <w:tcW w:w="154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91FF05F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</w:t>
            </w:r>
          </w:p>
          <w:p w14:paraId="0C770266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277346FC" w14:textId="4CA3B628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(A3)</w:t>
            </w:r>
          </w:p>
          <w:p w14:paraId="29550FE1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0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F4EFA63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 All type 2 exposures other than receivables from Intermediaries due for more than 3 months –  Loss Given Default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1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3E88506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Loss Given Default for Type 2 counterparty risk arising from all type 2 exposures other than receivables from Intermediaries due for more than 3 months. </w:t>
            </w:r>
          </w:p>
        </w:tc>
      </w:tr>
      <w:tr w:rsidR="000C18F7" w:rsidRPr="00B13D24" w14:paraId="05FD5EDC" w14:textId="77777777" w:rsidTr="002F2CCB">
        <w:trPr>
          <w:trHeight w:val="1128"/>
          <w:trPrChange w:id="92" w:author="Author">
            <w:trPr>
              <w:gridBefore w:val="1"/>
              <w:gridAfter w:val="0"/>
              <w:wBefore w:w="45" w:type="dxa"/>
              <w:wAfter w:w="675" w:type="dxa"/>
              <w:trHeight w:val="1128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3" w:author="Author">
              <w:tcPr>
                <w:tcW w:w="154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1BC2D57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</w:t>
            </w:r>
          </w:p>
          <w:p w14:paraId="5C93B284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14E2D1B4" w14:textId="293460C6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(C3)</w:t>
            </w:r>
          </w:p>
          <w:p w14:paraId="3B2456BF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4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C20A5B0" w14:textId="42FCCCF1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counterparty default risk module – gross solvency capital requirement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5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0B815C02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amount of gross diversification effects allowed in aggregation of capital requirements for counterparty default risk for Type 1 and Type 2 exposures. </w:t>
            </w:r>
          </w:p>
          <w:p w14:paraId="0B02D04A" w14:textId="6BED7090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35A7845E" w14:textId="77777777" w:rsidTr="002F2CCB">
        <w:trPr>
          <w:trHeight w:val="847"/>
          <w:trPrChange w:id="96" w:author="Author">
            <w:trPr>
              <w:gridBefore w:val="1"/>
              <w:gridAfter w:val="0"/>
              <w:wBefore w:w="45" w:type="dxa"/>
              <w:wAfter w:w="675" w:type="dxa"/>
              <w:trHeight w:val="847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97" w:author="Author">
              <w:tcPr>
                <w:tcW w:w="154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49B3C8D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</w:t>
            </w:r>
          </w:p>
          <w:p w14:paraId="43595907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0D81B069" w14:textId="55B933D0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(D4)</w:t>
            </w:r>
          </w:p>
          <w:p w14:paraId="726EAB8F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98" w:author="Author">
              <w:tcPr>
                <w:tcW w:w="235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AB891F3" w14:textId="44BE961D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 for counterparty default risk</w:t>
            </w:r>
            <w:r w:rsidRPr="00B13D24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9" w:author="Author">
              <w:tcPr>
                <w:tcW w:w="4739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D059D56" w14:textId="177E3529" w:rsidR="00532257" w:rsidRPr="00B13D24" w:rsidRDefault="000C18F7" w:rsidP="00AD7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net capital charge (after the loss-absorbency capacity of technical provisions) for counterparty default risk. </w:t>
            </w:r>
          </w:p>
          <w:p w14:paraId="35C3DAA4" w14:textId="02AE21F2" w:rsidR="000C18F7" w:rsidRPr="00B13D24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B13D24" w14:paraId="210C91F0" w14:textId="77777777" w:rsidTr="002F2CCB">
        <w:trPr>
          <w:trHeight w:val="761"/>
          <w:trPrChange w:id="100" w:author="Author">
            <w:trPr>
              <w:gridBefore w:val="1"/>
              <w:gridAfter w:val="0"/>
              <w:wBefore w:w="45" w:type="dxa"/>
              <w:wAfter w:w="675" w:type="dxa"/>
              <w:trHeight w:val="761"/>
            </w:trPr>
          </w:trPrChange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1" w:author="Author">
              <w:tcPr>
                <w:tcW w:w="1542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DAC645B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</w:t>
            </w:r>
          </w:p>
          <w:p w14:paraId="26DB7C3F" w14:textId="77777777" w:rsidR="00532257" w:rsidRPr="00B13D24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51BEFC22" w14:textId="4D3A32D6" w:rsidR="00532257" w:rsidRPr="00B13D24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(C4)</w:t>
            </w:r>
          </w:p>
          <w:p w14:paraId="1992D77E" w14:textId="77777777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102" w:author="Author">
              <w:tcPr>
                <w:tcW w:w="2351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161CDD9" w14:textId="1080F7A8" w:rsidR="000C18F7" w:rsidRPr="00B13D24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gross solvency capital requirement for counterparty default risk</w:t>
            </w:r>
          </w:p>
        </w:tc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03" w:author="Author">
              <w:tcPr>
                <w:tcW w:w="4739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CBD0D30" w14:textId="0DB98524" w:rsidR="00532257" w:rsidRPr="00B13D24" w:rsidRDefault="000C18F7" w:rsidP="008A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B13D2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gross capital charge (before the loss-absorbency capacity of technical provisions) for counterparty default risk. </w:t>
            </w:r>
          </w:p>
          <w:p w14:paraId="1022C5D7" w14:textId="7FFB3D99" w:rsidR="000C18F7" w:rsidRPr="00B13D24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9E5859" w:rsidRPr="001C3CB5" w14:paraId="7C6ED161" w14:textId="77777777" w:rsidTr="002F2CCB">
        <w:trPr>
          <w:trHeight w:val="411"/>
          <w:ins w:id="104" w:author="Author"/>
          <w:trPrChange w:id="105" w:author="Author">
            <w:trPr>
              <w:trHeight w:val="411"/>
            </w:trPr>
          </w:trPrChange>
        </w:trPr>
        <w:tc>
          <w:tcPr>
            <w:tcW w:w="9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06" w:author="Author">
              <w:tcPr>
                <w:tcW w:w="9352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8FAE6A2" w14:textId="61A07F50" w:rsidR="009E5859" w:rsidRPr="001C3CB5" w:rsidRDefault="009E5859" w:rsidP="009E5859">
            <w:pPr>
              <w:spacing w:after="0" w:line="240" w:lineRule="auto"/>
              <w:rPr>
                <w:ins w:id="107" w:author="Author"/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ins w:id="108" w:author="Author">
              <w:r w:rsidRPr="001C3CB5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GB" w:eastAsia="es-ES"/>
                </w:rPr>
                <w:t xml:space="preserve">Further details on </w:t>
              </w:r>
              <w: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GB" w:eastAsia="es-ES"/>
                </w:rPr>
                <w:t>mortgages</w:t>
              </w:r>
            </w:ins>
          </w:p>
        </w:tc>
      </w:tr>
      <w:tr w:rsidR="009E5859" w:rsidRPr="001C3CB5" w14:paraId="70C611EF" w14:textId="77777777" w:rsidTr="002F2CCB">
        <w:trPr>
          <w:trHeight w:val="651"/>
          <w:ins w:id="109" w:author="Author"/>
          <w:trPrChange w:id="110" w:author="Author">
            <w:trPr>
              <w:trHeight w:val="651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1" w:author="Author">
              <w:tcPr>
                <w:tcW w:w="139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2637218" w14:textId="0E23A684" w:rsidR="009E5859" w:rsidRPr="001C3CB5" w:rsidDel="00892CC1" w:rsidRDefault="009E5859" w:rsidP="009E5859">
            <w:pPr>
              <w:spacing w:after="0" w:line="240" w:lineRule="auto"/>
              <w:rPr>
                <w:ins w:id="11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13" w:author="Author"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5</w:t>
              </w:r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00/C0090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4" w:author="Author">
              <w:tcPr>
                <w:tcW w:w="25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C1CE64C" w14:textId="77777777" w:rsidR="009E5859" w:rsidRPr="001C3CB5" w:rsidRDefault="009E5859" w:rsidP="0070267E">
            <w:pPr>
              <w:spacing w:after="0" w:line="240" w:lineRule="auto"/>
              <w:rPr>
                <w:ins w:id="11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16" w:author="Author"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Losses steaming from type 2 mortgage loans</w:t>
              </w:r>
            </w:ins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17" w:author="Author">
              <w:tcPr>
                <w:tcW w:w="5447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BBBDACE" w14:textId="3B2B21A9" w:rsidR="009E5859" w:rsidRPr="00BD2E1B" w:rsidRDefault="009E5859" w:rsidP="0070267E">
            <w:pPr>
              <w:spacing w:after="0" w:line="240" w:lineRule="auto"/>
              <w:rPr>
                <w:ins w:id="11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19" w:author="Author">
              <w:r w:rsidRPr="00BD2E1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Amount of the overall losses steaming from mortgage loans that has been classified as type 2 exposures</w:t>
              </w:r>
              <w:r w:rsidR="00AD4B0B" w:rsidRPr="00BD2E1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according to article 191 </w:t>
              </w:r>
              <w:r w:rsidR="00F07FF2" w:rsidRPr="002F2CC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  <w:rPrChange w:id="120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val="en-GB" w:eastAsia="es-ES"/>
                    </w:rPr>
                  </w:rPrChange>
                </w:rPr>
                <w:t xml:space="preserve">(13) </w:t>
              </w:r>
              <w:r w:rsidR="00AD4B0B" w:rsidRPr="00BD2E1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of Delegated Regulation 2015/35</w:t>
              </w:r>
              <w:r w:rsidRPr="00BD2E1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</w:tc>
      </w:tr>
      <w:tr w:rsidR="009E5859" w:rsidRPr="001C3CB5" w14:paraId="3A42F041" w14:textId="77777777" w:rsidTr="002F2CCB">
        <w:trPr>
          <w:trHeight w:val="561"/>
          <w:ins w:id="121" w:author="Author"/>
          <w:trPrChange w:id="122" w:author="Author">
            <w:trPr>
              <w:trHeight w:val="561"/>
            </w:trPr>
          </w:trPrChange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3" w:author="Author">
              <w:tcPr>
                <w:tcW w:w="139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9AAFCD3" w14:textId="34E01668" w:rsidR="009E5859" w:rsidRPr="001C3CB5" w:rsidDel="00892CC1" w:rsidRDefault="009E5859" w:rsidP="0070267E">
            <w:pPr>
              <w:spacing w:after="0" w:line="240" w:lineRule="auto"/>
              <w:rPr>
                <w:ins w:id="12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25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R05</w:t>
              </w:r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10/C0090</w:t>
              </w:r>
            </w:ins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6" w:author="Author">
              <w:tcPr>
                <w:tcW w:w="250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FB2265C" w14:textId="77777777" w:rsidR="009E5859" w:rsidRPr="001C3CB5" w:rsidRDefault="009E5859" w:rsidP="0070267E">
            <w:pPr>
              <w:spacing w:after="0" w:line="240" w:lineRule="auto"/>
              <w:rPr>
                <w:ins w:id="12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28" w:author="Author">
              <w:r w:rsidRPr="001C3CB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Overall losses steaming from mortgage loans</w:t>
              </w:r>
            </w:ins>
          </w:p>
        </w:tc>
        <w:tc>
          <w:tcPr>
            <w:tcW w:w="5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9" w:author="Author">
              <w:tcPr>
                <w:tcW w:w="5447" w:type="dxa"/>
                <w:gridSpan w:val="3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0766D10" w14:textId="124962B5" w:rsidR="009E5859" w:rsidRPr="00BD2E1B" w:rsidRDefault="009E5859" w:rsidP="0070267E">
            <w:pPr>
              <w:spacing w:after="0" w:line="240" w:lineRule="auto"/>
              <w:rPr>
                <w:ins w:id="13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31" w:author="Author">
              <w:r w:rsidRPr="00BD2E1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Amount of the overall losses steaming from mortgage loans</w:t>
              </w:r>
              <w:r w:rsidR="00F07FF2" w:rsidRPr="002F2CC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  <w:rPrChange w:id="132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  <w:lang w:val="en-GB" w:eastAsia="es-ES"/>
                    </w:rPr>
                  </w:rPrChange>
                </w:rPr>
                <w:t xml:space="preserve"> according to article 191 (13) of Delegated Regulation 2015/35.</w:t>
              </w:r>
            </w:ins>
          </w:p>
        </w:tc>
      </w:tr>
    </w:tbl>
    <w:p w14:paraId="1A140711" w14:textId="77777777" w:rsidR="00641969" w:rsidRPr="002F2CCB" w:rsidRDefault="00641969">
      <w:pPr>
        <w:rPr>
          <w:rFonts w:ascii="Times New Roman" w:hAnsi="Times New Roman" w:cs="Times New Roman"/>
          <w:sz w:val="20"/>
          <w:szCs w:val="20"/>
          <w:rPrChange w:id="133" w:author="Author">
            <w:rPr>
              <w:rFonts w:ascii="Times New Roman" w:hAnsi="Times New Roman" w:cs="Times New Roman"/>
              <w:sz w:val="20"/>
              <w:szCs w:val="20"/>
              <w:lang w:val="en-GB"/>
            </w:rPr>
          </w:rPrChange>
        </w:rPr>
      </w:pPr>
    </w:p>
    <w:sectPr w:rsidR="00641969" w:rsidRPr="002F2C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32C53C" w15:done="0"/>
  <w15:commentEx w15:paraId="7AC5438B" w15:done="0"/>
  <w15:commentEx w15:paraId="7CBD26E6" w15:paraIdParent="7AC5438B" w15:done="0"/>
  <w15:commentEx w15:paraId="7F8A4C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9A57E" w14:textId="77777777" w:rsidR="00A706C5" w:rsidRDefault="00A706C5" w:rsidP="0041765A">
      <w:pPr>
        <w:spacing w:after="0" w:line="240" w:lineRule="auto"/>
      </w:pPr>
      <w:r>
        <w:separator/>
      </w:r>
    </w:p>
  </w:endnote>
  <w:endnote w:type="continuationSeparator" w:id="0">
    <w:p w14:paraId="378FE047" w14:textId="77777777" w:rsidR="00A706C5" w:rsidRDefault="00A706C5" w:rsidP="0041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49E9C" w14:textId="77777777" w:rsidR="00A706C5" w:rsidRDefault="00A706C5" w:rsidP="0041765A">
      <w:pPr>
        <w:spacing w:after="0" w:line="240" w:lineRule="auto"/>
      </w:pPr>
      <w:r>
        <w:separator/>
      </w:r>
    </w:p>
  </w:footnote>
  <w:footnote w:type="continuationSeparator" w:id="0">
    <w:p w14:paraId="492F4AC8" w14:textId="77777777" w:rsidR="00A706C5" w:rsidRDefault="00A706C5" w:rsidP="0041765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A40DA"/>
    <w:rsid w:val="00053113"/>
    <w:rsid w:val="00085291"/>
    <w:rsid w:val="000C18F7"/>
    <w:rsid w:val="0024367E"/>
    <w:rsid w:val="002F2CCB"/>
    <w:rsid w:val="0039634C"/>
    <w:rsid w:val="003F0618"/>
    <w:rsid w:val="0040427E"/>
    <w:rsid w:val="0041765A"/>
    <w:rsid w:val="00417D5F"/>
    <w:rsid w:val="004506FE"/>
    <w:rsid w:val="004C5C96"/>
    <w:rsid w:val="004D0B26"/>
    <w:rsid w:val="00532257"/>
    <w:rsid w:val="00541E52"/>
    <w:rsid w:val="005C0AC8"/>
    <w:rsid w:val="00641969"/>
    <w:rsid w:val="00676EA7"/>
    <w:rsid w:val="007060B1"/>
    <w:rsid w:val="007432B3"/>
    <w:rsid w:val="007A2D7E"/>
    <w:rsid w:val="007B5B5E"/>
    <w:rsid w:val="007C1F3E"/>
    <w:rsid w:val="008A2A3D"/>
    <w:rsid w:val="008A40DA"/>
    <w:rsid w:val="008C3D3D"/>
    <w:rsid w:val="008F6A7C"/>
    <w:rsid w:val="00940628"/>
    <w:rsid w:val="0098766C"/>
    <w:rsid w:val="00991EED"/>
    <w:rsid w:val="009B1A81"/>
    <w:rsid w:val="009E5859"/>
    <w:rsid w:val="009E6C7E"/>
    <w:rsid w:val="009F4C8D"/>
    <w:rsid w:val="00A45CFE"/>
    <w:rsid w:val="00A649D9"/>
    <w:rsid w:val="00A706C5"/>
    <w:rsid w:val="00AD4B0B"/>
    <w:rsid w:val="00AD7051"/>
    <w:rsid w:val="00B13D24"/>
    <w:rsid w:val="00B70AF9"/>
    <w:rsid w:val="00BC0BB4"/>
    <w:rsid w:val="00BD2E1B"/>
    <w:rsid w:val="00C7775F"/>
    <w:rsid w:val="00C9258E"/>
    <w:rsid w:val="00CE28BD"/>
    <w:rsid w:val="00D706EE"/>
    <w:rsid w:val="00D92160"/>
    <w:rsid w:val="00DC5350"/>
    <w:rsid w:val="00E77A43"/>
    <w:rsid w:val="00EB0DFE"/>
    <w:rsid w:val="00EB4CB1"/>
    <w:rsid w:val="00F07FF2"/>
    <w:rsid w:val="00F3062A"/>
    <w:rsid w:val="00F543BD"/>
    <w:rsid w:val="00FE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A6B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791</Words>
  <Characters>4511</Characters>
  <Application>Microsoft Office Word</Application>
  <DocSecurity>0</DocSecurity>
  <Lines>37</Lines>
  <Paragraphs>10</Paragraphs>
  <ScaleCrop>false</ScaleCrop>
  <Company/>
  <LinksUpToDate>false</LinksUpToDate>
  <CharactersWithSpaces>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2015-07-02T22:37:00Z</dcterms:created>
  <dcterms:modified xsi:type="dcterms:W3CDTF">2015-07-02T22:37:00Z</dcterms:modified>
</cp:coreProperties>
</file>